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09C23EF1" w:rsidR="00B0709B" w:rsidRDefault="00B0709B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Corbel" w:hAnsi="Corbel" w:cs="Corbel"/>
          <w:bCs/>
          <w:i/>
        </w:rPr>
        <w:t xml:space="preserve">Załącznik nr 1.5 do Zarządzenia Rektora UR  nr </w:t>
      </w:r>
      <w:r w:rsidR="00D9603D" w:rsidRPr="00D9603D">
        <w:rPr>
          <w:rFonts w:ascii="Corbel" w:hAnsi="Corbel" w:cs="Corbel"/>
          <w:bCs/>
          <w:i/>
        </w:rPr>
        <w:t>61/2025</w:t>
      </w:r>
    </w:p>
    <w:p w14:paraId="598A8AA9" w14:textId="77777777" w:rsidR="00B0709B" w:rsidRDefault="00B0709B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4B0344C4" w14:textId="5D2EBAFD" w:rsidR="00B0709B" w:rsidRDefault="00B0709B" w:rsidP="2903F4B5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2903F4B5">
        <w:rPr>
          <w:rFonts w:ascii="Corbel" w:hAnsi="Corbel" w:cs="Corbel"/>
          <w:b/>
          <w:bCs/>
          <w:smallCaps/>
          <w:sz w:val="24"/>
          <w:szCs w:val="24"/>
        </w:rPr>
        <w:t>dotyczy cyklu kształcenia 202</w:t>
      </w:r>
      <w:r w:rsidR="008F7D3C">
        <w:rPr>
          <w:rFonts w:ascii="Corbel" w:hAnsi="Corbel" w:cs="Corbel"/>
          <w:b/>
          <w:bCs/>
          <w:smallCaps/>
          <w:sz w:val="24"/>
          <w:szCs w:val="24"/>
        </w:rPr>
        <w:t>5</w:t>
      </w:r>
      <w:r w:rsidRPr="2903F4B5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8F7D3C">
        <w:rPr>
          <w:rFonts w:ascii="Corbel" w:hAnsi="Corbel" w:cs="Corbel"/>
          <w:b/>
          <w:bCs/>
          <w:smallCaps/>
          <w:sz w:val="24"/>
          <w:szCs w:val="24"/>
        </w:rPr>
        <w:t>8</w:t>
      </w:r>
    </w:p>
    <w:p w14:paraId="24E8696B" w14:textId="77777777" w:rsidR="00B0709B" w:rsidRDefault="00B0709B">
      <w:pPr>
        <w:spacing w:after="0" w:line="240" w:lineRule="exact"/>
        <w:jc w:val="both"/>
      </w:pPr>
      <w:r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14:paraId="61A1CA6B" w14:textId="440C7BEE" w:rsidR="00B0709B" w:rsidRPr="009730CC" w:rsidRDefault="00B0709B" w:rsidP="2903F4B5">
      <w:pPr>
        <w:spacing w:after="0" w:line="240" w:lineRule="exact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Pr="009730CC">
        <w:rPr>
          <w:rFonts w:ascii="Corbel" w:hAnsi="Corbel" w:cs="Corbel"/>
          <w:b/>
          <w:bCs/>
          <w:sz w:val="24"/>
          <w:szCs w:val="24"/>
        </w:rPr>
        <w:t>Rok akademicki 202</w:t>
      </w:r>
      <w:r w:rsidR="008F7D3C" w:rsidRPr="009730CC">
        <w:rPr>
          <w:rFonts w:ascii="Corbel" w:hAnsi="Corbel" w:cs="Corbel"/>
          <w:b/>
          <w:bCs/>
          <w:sz w:val="24"/>
          <w:szCs w:val="24"/>
        </w:rPr>
        <w:t>5</w:t>
      </w:r>
      <w:r w:rsidRPr="009730CC">
        <w:rPr>
          <w:rFonts w:ascii="Corbel" w:hAnsi="Corbel" w:cs="Corbel"/>
          <w:b/>
          <w:bCs/>
          <w:sz w:val="24"/>
          <w:szCs w:val="24"/>
        </w:rPr>
        <w:t>/202</w:t>
      </w:r>
      <w:r w:rsidR="008F7D3C" w:rsidRPr="009730CC">
        <w:rPr>
          <w:rFonts w:ascii="Corbel" w:hAnsi="Corbel" w:cs="Corbel"/>
          <w:b/>
          <w:bCs/>
          <w:sz w:val="24"/>
          <w:szCs w:val="24"/>
        </w:rPr>
        <w:t>6</w:t>
      </w:r>
    </w:p>
    <w:p w14:paraId="672A6659" w14:textId="77777777" w:rsidR="00B0709B" w:rsidRDefault="00B0709B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B0709B" w:rsidRDefault="00B0709B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979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4145"/>
        <w:gridCol w:w="5646"/>
      </w:tblGrid>
      <w:tr w:rsidR="00B0709B" w14:paraId="42713EB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0CDD5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Ochrona własności intelektualnej</w:t>
            </w:r>
          </w:p>
        </w:tc>
      </w:tr>
      <w:tr w:rsidR="00B0709B" w14:paraId="3B380D50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3B6FE" w14:textId="61F957E9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S1</w:t>
            </w:r>
            <w:r w:rsidR="00B55615">
              <w:rPr>
                <w:rFonts w:ascii="Corbel" w:hAnsi="Corbel" w:cs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>[1]0_13</w:t>
            </w:r>
          </w:p>
        </w:tc>
      </w:tr>
      <w:tr w:rsidR="00B0709B" w14:paraId="5C0172E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B0709B" w:rsidRDefault="00B0709B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10DF5BF1" w:rsidR="00B0709B" w:rsidRDefault="008F7D3C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Wydział </w:t>
            </w:r>
            <w:r w:rsidR="00B0709B">
              <w:rPr>
                <w:rFonts w:ascii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B0709B" w14:paraId="0D684421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425F2" w14:textId="361D954C" w:rsidR="00B0709B" w:rsidRDefault="00823329" w:rsidP="6222C1B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6222C1B0">
              <w:rPr>
                <w:rFonts w:ascii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0709B" w14:paraId="75EBF523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B0709B" w14:paraId="1CF479F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2E90D" w14:textId="77777777" w:rsidR="00B0709B" w:rsidRPr="009730CC" w:rsidRDefault="00B0709B">
            <w:pPr>
              <w:pStyle w:val="Odpowiedzi"/>
              <w:spacing w:after="0"/>
              <w:rPr>
                <w:b w:val="0"/>
              </w:rPr>
            </w:pPr>
            <w:r w:rsidRPr="009730CC">
              <w:rPr>
                <w:rFonts w:ascii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B0709B" w14:paraId="020B26A7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B0709B" w:rsidRPr="009730CC" w:rsidRDefault="00B0709B">
            <w:pPr>
              <w:pStyle w:val="Odpowiedzi"/>
              <w:spacing w:after="0"/>
              <w:rPr>
                <w:b w:val="0"/>
              </w:rPr>
            </w:pPr>
            <w:r w:rsidRPr="009730CC"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B0709B" w14:paraId="1E4BF324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05041" w14:textId="0CAFB09B" w:rsidR="00B0709B" w:rsidRPr="009730CC" w:rsidRDefault="00B55615">
            <w:pPr>
              <w:pStyle w:val="Odpowiedzi"/>
              <w:spacing w:after="0"/>
              <w:rPr>
                <w:b w:val="0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8F7D3C" w:rsidRPr="009730CC"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B0709B" w:rsidRPr="009730CC">
              <w:rPr>
                <w:rFonts w:ascii="Corbel" w:hAnsi="Corbel" w:cs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0709B" w14:paraId="043CE95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7D755" w14:textId="62C46D0A" w:rsidR="00B0709B" w:rsidRPr="009730CC" w:rsidRDefault="00B0709B" w:rsidP="6222C1B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9730CC">
              <w:rPr>
                <w:rFonts w:ascii="Corbel" w:hAnsi="Corbel" w:cs="Corbel"/>
                <w:b w:val="0"/>
                <w:sz w:val="24"/>
                <w:szCs w:val="24"/>
              </w:rPr>
              <w:t>Rok 1, semestr I</w:t>
            </w:r>
          </w:p>
        </w:tc>
      </w:tr>
      <w:tr w:rsidR="00B0709B" w14:paraId="4D6BEF29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A1671" w14:textId="77777777" w:rsidR="00B0709B" w:rsidRPr="009730CC" w:rsidRDefault="00B0709B">
            <w:pPr>
              <w:pStyle w:val="Odpowiedzi"/>
              <w:spacing w:after="0"/>
              <w:rPr>
                <w:b w:val="0"/>
              </w:rPr>
            </w:pPr>
            <w:r w:rsidRPr="009730CC">
              <w:rPr>
                <w:rFonts w:ascii="Corbel" w:hAnsi="Corbel" w:cs="Corbel"/>
                <w:b w:val="0"/>
                <w:sz w:val="24"/>
                <w:szCs w:val="24"/>
              </w:rPr>
              <w:t>podstawowy</w:t>
            </w:r>
          </w:p>
        </w:tc>
      </w:tr>
      <w:tr w:rsidR="00B0709B" w14:paraId="48BEAB5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D05AF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B0709B" w14:paraId="2310BFD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57CE9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  <w:tr w:rsidR="00B0709B" w14:paraId="05E44CC5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447C7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7A64E18" w14:textId="77777777" w:rsidR="00B0709B" w:rsidRDefault="00B0709B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A37501D" w14:textId="77777777" w:rsidR="00B0709B" w:rsidRDefault="00B0709B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B0709B" w:rsidRDefault="00B0709B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B0709B" w:rsidRDefault="00B0709B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B0709B" w14:paraId="4A00F406" w14:textId="77777777" w:rsidTr="2903F4B5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Semestr</w:t>
            </w:r>
          </w:p>
          <w:p w14:paraId="64C63F33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(nr)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Wykł.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Konw.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Prakt.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B0709B" w14:paraId="6319C53C" w14:textId="77777777" w:rsidTr="2903F4B5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3DA7B" w14:textId="41F4C796" w:rsidR="00B0709B" w:rsidRDefault="00B0709B" w:rsidP="2903F4B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FEC6B" w14:textId="77777777" w:rsidR="00B0709B" w:rsidRDefault="00676C5E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6222C1B0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D4B9D" w14:textId="6D1FD83E" w:rsidR="00B0709B" w:rsidRDefault="00B0709B" w:rsidP="6222C1B0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841BE" w14:textId="77777777" w:rsidR="00B0709B" w:rsidRDefault="00B0709B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0E27B00A" w14:textId="77777777" w:rsidR="00B0709B" w:rsidRDefault="00B0709B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7713D631" w14:textId="77777777" w:rsidR="00B0709B" w:rsidRDefault="00B0709B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9D6B04F" w14:textId="77777777" w:rsidR="00B0709B" w:rsidRDefault="00B0709B">
      <w:pPr>
        <w:pStyle w:val="Punktygwne"/>
        <w:spacing w:before="0" w:after="0"/>
        <w:ind w:left="709"/>
      </w:pPr>
      <w:r>
        <w:rPr>
          <w:rFonts w:ascii="Corbel" w:eastAsia="MS Gothic" w:hAnsi="Corbel" w:cs="Corbel" w:hint="eastAsia"/>
          <w:b w:val="0"/>
          <w:smallCaps w:val="0"/>
          <w:szCs w:val="24"/>
        </w:rPr>
        <w:t xml:space="preserve"> </w:t>
      </w:r>
    </w:p>
    <w:p w14:paraId="12B596C6" w14:textId="77777777" w:rsidR="00B0709B" w:rsidRDefault="00B0709B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   zajęcia w formie tradycyjnej </w:t>
      </w:r>
    </w:p>
    <w:p w14:paraId="386692D9" w14:textId="77777777" w:rsidR="00B0709B" w:rsidRDefault="00B0709B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60061E4C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5295C78" w14:textId="77777777" w:rsidR="00B0709B" w:rsidRDefault="00B0709B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44EAFD9C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5D48E7E" w14:textId="77777777" w:rsidR="00B0709B" w:rsidRDefault="00B0709B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4B94D5A5" w14:textId="77777777" w:rsidR="00B0709B" w:rsidRDefault="00B0709B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61BAAD1" w14:textId="77777777" w:rsidR="00B0709B" w:rsidRDefault="00B0709B">
      <w:pPr>
        <w:pStyle w:val="Punktygwne"/>
        <w:spacing w:before="0" w:after="0"/>
      </w:pPr>
      <w:r>
        <w:rPr>
          <w:rFonts w:ascii="Corbel" w:hAnsi="Corbel" w:cs="Corbel"/>
          <w:szCs w:val="24"/>
        </w:rPr>
        <w:t xml:space="preserve">2.Wymagania wstępne </w:t>
      </w:r>
    </w:p>
    <w:p w14:paraId="3DEEC669" w14:textId="77777777" w:rsidR="00B0709B" w:rsidRDefault="00B0709B">
      <w:pPr>
        <w:pStyle w:val="Punktygwne"/>
        <w:spacing w:before="0" w:after="0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B0709B" w14:paraId="14027E67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9B5A" w14:textId="77777777" w:rsidR="00B0709B" w:rsidRDefault="00B0709B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7DB6D4EE" w14:textId="5376E736" w:rsidR="00B0709B" w:rsidRDefault="00B0709B" w:rsidP="2903F4B5">
      <w:pPr>
        <w:pStyle w:val="Punktygwne"/>
        <w:spacing w:before="0" w:after="0"/>
        <w:rPr>
          <w:rFonts w:ascii="Corbel" w:hAnsi="Corbel" w:cs="Corbel"/>
        </w:rPr>
      </w:pPr>
      <w:r w:rsidRPr="2903F4B5">
        <w:rPr>
          <w:rFonts w:ascii="Corbel" w:hAnsi="Corbel" w:cs="Corbel"/>
        </w:rPr>
        <w:t>3. cele, efekty uczenia się, treści Programowe i stosowane metody Dydaktyczne</w:t>
      </w:r>
    </w:p>
    <w:p w14:paraId="53128261" w14:textId="77777777" w:rsidR="00B0709B" w:rsidRDefault="00B0709B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B0709B" w:rsidRDefault="00B0709B">
      <w:pPr>
        <w:pStyle w:val="Podpunkty"/>
      </w:pPr>
      <w:r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62486C05" w14:textId="77777777" w:rsidR="00B0709B" w:rsidRDefault="00B0709B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B0709B" w14:paraId="79CF92E3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B0709B" w:rsidRDefault="00B0709B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F5E0" w14:textId="77777777" w:rsidR="00B0709B" w:rsidRDefault="00B0709B" w:rsidP="00FB796C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4"/>
                <w:szCs w:val="24"/>
              </w:rPr>
              <w:t>Przedstawienie podstawowych pojęć i zasad cywilno-i karnoprawnych związanych z ochroną własności intelektualnej.</w:t>
            </w:r>
          </w:p>
        </w:tc>
      </w:tr>
      <w:tr w:rsidR="00B0709B" w14:paraId="34B6E68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B0709B" w:rsidRDefault="00B0709B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32C2" w14:textId="77777777" w:rsidR="00B0709B" w:rsidRDefault="00B0709B">
            <w:pPr>
              <w:pStyle w:val="Podpunkty"/>
              <w:ind w:left="0"/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>Przedstawienie podstawowych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pojęć z zakresu prawa własności intelektualnej</w:t>
            </w:r>
          </w:p>
        </w:tc>
      </w:tr>
      <w:tr w:rsidR="00B0709B" w14:paraId="0AA0AFD6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B3C4" w14:textId="77777777" w:rsidR="00B0709B" w:rsidRDefault="00B0709B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F9098" w14:textId="77777777" w:rsidR="00B0709B" w:rsidRDefault="00B0709B">
            <w:pPr>
              <w:pStyle w:val="Podpunkty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Przybliżenie rodzajów umów z zakresu prawa własności intelektualnej </w:t>
            </w:r>
          </w:p>
        </w:tc>
      </w:tr>
    </w:tbl>
    <w:p w14:paraId="4101652C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B0709B" w:rsidRDefault="00B0709B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B99056E" w14:textId="77777777" w:rsidR="00B0709B" w:rsidRDefault="00B0709B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B0709B" w14:paraId="61F38664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45ED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5602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2D2E" w14:textId="77777777" w:rsidR="00B0709B" w:rsidRDefault="00B0709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szCs w:val="24"/>
              </w:rPr>
              <w:footnoteReference w:id="1"/>
            </w:r>
          </w:p>
        </w:tc>
      </w:tr>
      <w:tr w:rsidR="00B0709B" w14:paraId="7D42A72F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964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9785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 xml:space="preserve">Student zna </w:t>
            </w:r>
            <w:r>
              <w:rPr>
                <w:rStyle w:val="wrtext"/>
                <w:rFonts w:ascii="Corbel" w:hAnsi="Corbel" w:cs="Corbel"/>
                <w:sz w:val="24"/>
                <w:szCs w:val="24"/>
              </w:rPr>
              <w:t>i rozumie pojęcia i zasady z zakresu prawa  własności intelektualnej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60F2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KW_11</w:t>
            </w:r>
          </w:p>
        </w:tc>
      </w:tr>
    </w:tbl>
    <w:p w14:paraId="1299C43A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4E1D115" w14:textId="77777777" w:rsidR="00B0709B" w:rsidRDefault="00B0709B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B0709B" w:rsidRDefault="00B0709B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77777777" w:rsidR="00B0709B" w:rsidRDefault="00B0709B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B0709B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B0709B" w:rsidRDefault="00B0709B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0709B" w14:paraId="6A09E91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B0709B" w:rsidRDefault="00B0709B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w14:paraId="3461D779" w14:textId="77777777" w:rsidR="00B0709B" w:rsidRDefault="00B0709B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B0709B" w:rsidRDefault="00B0709B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3CF2D8B6" w14:textId="77777777" w:rsidR="00B0709B" w:rsidRDefault="00B0709B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B0709B" w14:paraId="5522549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D229" w14:textId="77777777" w:rsidR="00B0709B" w:rsidRDefault="00B0709B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0709B" w14:paraId="5665E766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83A2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Definicja prawa własności intelektualnej. Jego miejsce w systemie prawa.</w:t>
            </w:r>
          </w:p>
        </w:tc>
      </w:tr>
      <w:tr w:rsidR="00B0709B" w14:paraId="271FF6D1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8F23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Prawo autorskie i prawa pokrewne w polskim systemie prawnym.</w:t>
            </w:r>
          </w:p>
        </w:tc>
      </w:tr>
      <w:tr w:rsidR="00B0709B" w14:paraId="13134B9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1D30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Omówienie autorskich praw majątkowych oraz autorskich praw osobistych.</w:t>
            </w:r>
          </w:p>
        </w:tc>
      </w:tr>
      <w:tr w:rsidR="00B0709B" w14:paraId="57F1DD17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7B77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Charakterystyka umów prawnoautorskich.</w:t>
            </w:r>
          </w:p>
        </w:tc>
      </w:tr>
      <w:tr w:rsidR="00B0709B" w14:paraId="499791F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3FC0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Intelektualna własność przemysłowa. Ogólna charakterystyka ustawy prawo własności przemysłowej.</w:t>
            </w:r>
          </w:p>
        </w:tc>
      </w:tr>
      <w:tr w:rsidR="00B0709B" w14:paraId="70A0AC5A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C09A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Prawo patentowe. Definicja rodzaje patentu i wynalazku.</w:t>
            </w:r>
          </w:p>
        </w:tc>
      </w:tr>
      <w:tr w:rsidR="00B0709B" w14:paraId="3F4F130E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2F1F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Uprawnienia wynikające z prawa własności przemysłowej. Charakterystyka licencji i jej rodzaje.</w:t>
            </w:r>
          </w:p>
        </w:tc>
      </w:tr>
      <w:tr w:rsidR="00B0709B" w14:paraId="7ED437F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E373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Omówienie sposobów wyczerpania praw własności intelektualnej.</w:t>
            </w:r>
          </w:p>
        </w:tc>
      </w:tr>
    </w:tbl>
    <w:p w14:paraId="0FB78278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1F0D56C" w14:textId="77777777" w:rsidR="00B0709B" w:rsidRDefault="00B0709B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1FC39945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ADAB3E0" w14:textId="77777777" w:rsidR="00B0709B" w:rsidRDefault="00B0709B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b w:val="0"/>
          <w:smallCaps w:val="0"/>
          <w:szCs w:val="24"/>
        </w:rPr>
        <w:t>Ćwiczenia: analiza tekstów z dyskusją, praca w grupach, prezentacje</w:t>
      </w:r>
    </w:p>
    <w:p w14:paraId="0562CB0E" w14:textId="77777777" w:rsidR="00B0709B" w:rsidRDefault="00B0709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078A5AC" w14:textId="0D5A65CD" w:rsidR="00B0709B" w:rsidRDefault="00B0709B">
      <w:pPr>
        <w:pStyle w:val="Punktygwne"/>
        <w:tabs>
          <w:tab w:val="left" w:pos="284"/>
        </w:tabs>
        <w:spacing w:before="0" w:after="0"/>
      </w:pPr>
      <w:r w:rsidRPr="2903F4B5">
        <w:rPr>
          <w:rFonts w:ascii="Corbel" w:hAnsi="Corbel" w:cs="Corbel"/>
          <w:smallCaps w:val="0"/>
        </w:rPr>
        <w:t xml:space="preserve">4. METODY I KRYTERIA OCENY </w:t>
      </w:r>
    </w:p>
    <w:p w14:paraId="6D98A12B" w14:textId="77777777" w:rsidR="00B0709B" w:rsidRDefault="00B0709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B0709B" w:rsidRDefault="00B0709B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2946DB82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w:rsidR="00B0709B" w14:paraId="3CD72C34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2574297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B0709B" w14:paraId="4A4E2EB0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564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0101" w14:textId="77777777" w:rsidR="00B0709B" w:rsidRDefault="00B0709B">
            <w:r>
              <w:rPr>
                <w:rFonts w:ascii="Corbel" w:hAnsi="Corbel" w:cs="Corbel"/>
                <w:sz w:val="24"/>
                <w:szCs w:val="24"/>
              </w:rPr>
              <w:t>Kolokwium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3073" w14:textId="77777777" w:rsidR="00B0709B" w:rsidRDefault="00B0709B">
            <w:pPr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</w:tr>
    </w:tbl>
    <w:p w14:paraId="5997CC1D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AEE5A" w14:textId="77777777" w:rsidR="00B0709B" w:rsidRDefault="00B0709B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110FFD37" w14:textId="77777777" w:rsidR="00B0709B" w:rsidRDefault="00B0709B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B0709B" w14:paraId="56709AF2" w14:textId="77777777" w:rsidTr="2903F4B5">
        <w:tc>
          <w:tcPr>
            <w:tcW w:w="9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A6A7CA" w14:textId="77777777" w:rsidR="00B0709B" w:rsidRDefault="00B0709B">
            <w:pPr>
              <w:pStyle w:val="Punktygwne"/>
              <w:spacing w:before="0" w:after="0" w:line="360" w:lineRule="auto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Zaliczenie z oceną na które składa się: </w:t>
            </w:r>
          </w:p>
          <w:p w14:paraId="58FC465E" w14:textId="77777777" w:rsidR="00B0709B" w:rsidRDefault="00B0709B">
            <w:pPr>
              <w:pStyle w:val="Punktygwne"/>
              <w:spacing w:before="0" w:after="0" w:line="360" w:lineRule="auto"/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kolokwium pisemne </w:t>
            </w:r>
            <w:r>
              <w:rPr>
                <w:rFonts w:ascii="Corbel" w:hAnsi="Corbel" w:cs="Corbel"/>
                <w:smallCaps w:val="0"/>
                <w:szCs w:val="24"/>
              </w:rPr>
              <w:t xml:space="preserve">–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50% oceny końcowej</w:t>
            </w:r>
          </w:p>
          <w:p w14:paraId="56532D16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0-4 pkt ndst</w:t>
            </w:r>
          </w:p>
          <w:p w14:paraId="2F04FBCB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4,5-5,5 pkt - dst</w:t>
            </w:r>
          </w:p>
          <w:p w14:paraId="17A477B1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6-7 pkt +dst</w:t>
            </w:r>
          </w:p>
          <w:p w14:paraId="5665556B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7.5-8.5 pkt  db</w:t>
            </w:r>
          </w:p>
          <w:p w14:paraId="586B6DE4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9-10 pkt +db</w:t>
            </w:r>
          </w:p>
          <w:p w14:paraId="13AEC707" w14:textId="77777777" w:rsidR="00B0709B" w:rsidRDefault="00B0709B">
            <w:r>
              <w:rPr>
                <w:rFonts w:ascii="Corbel" w:hAnsi="Corbel" w:cs="Corbel"/>
                <w:sz w:val="24"/>
                <w:szCs w:val="24"/>
              </w:rPr>
              <w:t>10,5-12 pkt- bdb</w:t>
            </w:r>
          </w:p>
          <w:p w14:paraId="6B699379" w14:textId="3DCFC3AC" w:rsidR="00B0709B" w:rsidRDefault="00B0709B">
            <w:pPr>
              <w:pStyle w:val="Punktygwne"/>
              <w:spacing w:before="0" w:after="0"/>
            </w:pPr>
            <w:r w:rsidRPr="2903F4B5">
              <w:rPr>
                <w:rFonts w:ascii="Corbel" w:hAnsi="Corbel" w:cs="Corbel"/>
                <w:b w:val="0"/>
                <w:smallCaps w:val="0"/>
              </w:rPr>
              <w:t>Ocena za projekt- 50% oceny końcowej</w:t>
            </w:r>
          </w:p>
        </w:tc>
      </w:tr>
    </w:tbl>
    <w:p w14:paraId="3FE9F23F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B0709B" w:rsidRDefault="00B0709B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B0709B" w14:paraId="63D9DE79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B0709B" w:rsidRDefault="00B0709B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B0709B" w:rsidRDefault="00B0709B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0709B" w14:paraId="6D2525C6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2AD3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A823A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B0709B" w14:paraId="370080A6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0A6CD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41E47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B0709B" w14:paraId="5E2BD5EC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1B5BC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40AAE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B0709B" w14:paraId="0FA22863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DD700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B0709B" w14:paraId="0C7A4DB3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20A0C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1F72F646" w14:textId="77777777" w:rsidR="00B0709B" w:rsidRDefault="00B0709B" w:rsidP="2903F4B5">
      <w:pPr>
        <w:pStyle w:val="Punktygwne"/>
        <w:spacing w:before="0" w:after="0"/>
        <w:jc w:val="center"/>
        <w:rPr>
          <w:del w:id="0" w:author="Anna Pikus" w:date="2024-07-29T09:29:00Z" w16du:dateUtc="2024-07-29T09:29:41Z"/>
          <w:rFonts w:ascii="Corbel" w:hAnsi="Corbel" w:cs="Corbel"/>
          <w:b w:val="0"/>
          <w:i/>
          <w:iCs/>
          <w:smallCaps w:val="0"/>
        </w:rPr>
      </w:pPr>
    </w:p>
    <w:p w14:paraId="6BBE219B" w14:textId="77777777" w:rsidR="00B0709B" w:rsidRDefault="00B0709B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8CE6F91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w14:paraId="40334C7B" w14:textId="77777777" w:rsidR="00B0709B" w:rsidRDefault="00B0709B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61CDCEAD" w14:textId="77777777" w:rsidR="00B0709B" w:rsidRDefault="00B0709B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071"/>
        <w:gridCol w:w="3980"/>
      </w:tblGrid>
      <w:tr w:rsidR="00B0709B" w14:paraId="02642DBC" w14:textId="77777777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0186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B0709B" w14:paraId="7FA1E50C" w14:textId="77777777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697F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---</w:t>
            </w:r>
          </w:p>
        </w:tc>
      </w:tr>
    </w:tbl>
    <w:p w14:paraId="6BB9E253" w14:textId="77777777" w:rsidR="00B0709B" w:rsidRDefault="00B0709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3DE523C" w14:textId="77777777" w:rsidR="00B0709B" w:rsidRDefault="00B0709B">
      <w:pPr>
        <w:pStyle w:val="Punktygwne"/>
        <w:spacing w:before="0" w:after="0"/>
        <w:rPr>
          <w:del w:id="1" w:author="Anna Pikus" w:date="2024-07-29T09:29:00Z" w16du:dateUtc="2024-07-29T09:29:28Z"/>
        </w:rPr>
      </w:pPr>
    </w:p>
    <w:p w14:paraId="52E56223" w14:textId="77777777" w:rsidR="00B0709B" w:rsidRDefault="00B0709B">
      <w:pPr>
        <w:pStyle w:val="Punktygwne"/>
        <w:spacing w:before="0" w:after="0"/>
        <w:rPr>
          <w:del w:id="2" w:author="Anna Pikus" w:date="2024-07-29T09:29:00Z" w16du:dateUtc="2024-07-29T09:29:33Z"/>
        </w:rPr>
      </w:pPr>
    </w:p>
    <w:p w14:paraId="7630DC2B" w14:textId="77777777" w:rsidR="00B0709B" w:rsidRDefault="00B0709B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07547A01" w14:textId="77777777" w:rsidR="00B0709B" w:rsidRDefault="00B0709B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24" w:type="dxa"/>
        <w:tblLayout w:type="fixed"/>
        <w:tblLook w:val="0000" w:firstRow="0" w:lastRow="0" w:firstColumn="0" w:lastColumn="0" w:noHBand="0" w:noVBand="0"/>
      </w:tblPr>
      <w:tblGrid>
        <w:gridCol w:w="9350"/>
      </w:tblGrid>
      <w:tr w:rsidR="00B0709B" w14:paraId="516B1E50" w14:textId="77777777">
        <w:trPr>
          <w:trHeight w:val="397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14:paraId="5043CB0F" w14:textId="77777777" w:rsidR="00B0709B" w:rsidRDefault="00B0709B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4B4F826B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Ustawa prawo autorskie i prawa pokrewne (Dz. U. 2006,  Nr 90, poz.  631),</w:t>
            </w:r>
          </w:p>
          <w:p w14:paraId="2BB4B58A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Ustawa prawo własności przemysłowej (Dz. U. 2003, Nr 119, poz. 1117)</w:t>
            </w:r>
          </w:p>
          <w:p w14:paraId="67A4AFBD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M. Załucki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własności intelektualnej. Repetytorium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2008,</w:t>
            </w:r>
          </w:p>
        </w:tc>
      </w:tr>
      <w:tr w:rsidR="00B0709B" w14:paraId="5F73C330" w14:textId="77777777">
        <w:trPr>
          <w:trHeight w:val="397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14:paraId="07459315" w14:textId="77777777" w:rsidR="00B0709B" w:rsidRDefault="00B0709B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64FF0B47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lastRenderedPageBreak/>
              <w:t xml:space="preserve">J. Sieńczyło-Chlabicz, 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własności intelektualnej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2009,</w:t>
            </w:r>
          </w:p>
          <w:p w14:paraId="25013289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G. Michnikiewicz,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Ochrona własności intelektualnej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2010,</w:t>
            </w:r>
          </w:p>
          <w:p w14:paraId="1F5BB880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P. Podrecki,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Środki ochrony praw własności intelektualnej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2010,</w:t>
            </w:r>
          </w:p>
          <w:p w14:paraId="26C5A42E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R. Golat,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autorskie i prawa pokrewne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2010,</w:t>
            </w:r>
          </w:p>
          <w:p w14:paraId="1D887BC8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J. Barta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System prawa prywatnego-prawo autorskie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t.13, Warszawa 2007,</w:t>
            </w:r>
          </w:p>
          <w:p w14:paraId="22673B2A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E. Nowińska, U. Promińska, M. Duvall,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własności przemysłowej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2011</w:t>
            </w:r>
          </w:p>
        </w:tc>
      </w:tr>
    </w:tbl>
    <w:p w14:paraId="6537F28F" w14:textId="77777777" w:rsidR="00B0709B" w:rsidRDefault="00B0709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6DFB9E20" w14:textId="77777777" w:rsidR="00B0709B" w:rsidRDefault="00B0709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B0709B" w:rsidRDefault="00B0709B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B0709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3AB16" w14:textId="77777777" w:rsidR="00021BC8" w:rsidRDefault="00021BC8">
      <w:pPr>
        <w:spacing w:after="0" w:line="240" w:lineRule="auto"/>
      </w:pPr>
      <w:r>
        <w:separator/>
      </w:r>
    </w:p>
  </w:endnote>
  <w:endnote w:type="continuationSeparator" w:id="0">
    <w:p w14:paraId="249DA830" w14:textId="77777777" w:rsidR="00021BC8" w:rsidRDefault="0002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5C3A" w14:textId="77777777" w:rsidR="00021BC8" w:rsidRDefault="00021BC8">
      <w:pPr>
        <w:spacing w:after="0" w:line="240" w:lineRule="auto"/>
      </w:pPr>
      <w:r>
        <w:separator/>
      </w:r>
    </w:p>
  </w:footnote>
  <w:footnote w:type="continuationSeparator" w:id="0">
    <w:p w14:paraId="34D55E9A" w14:textId="77777777" w:rsidR="00021BC8" w:rsidRDefault="00021BC8">
      <w:pPr>
        <w:spacing w:after="0" w:line="240" w:lineRule="auto"/>
      </w:pPr>
      <w:r>
        <w:continuationSeparator/>
      </w:r>
    </w:p>
  </w:footnote>
  <w:footnote w:id="1">
    <w:p w14:paraId="0574AFC1" w14:textId="77777777" w:rsidR="00B0709B" w:rsidRDefault="00B0709B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3196068">
    <w:abstractNumId w:val="0"/>
  </w:num>
  <w:num w:numId="2" w16cid:durableId="345717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49"/>
    <w:rsid w:val="00021BC8"/>
    <w:rsid w:val="00054D40"/>
    <w:rsid w:val="000C272F"/>
    <w:rsid w:val="00105BDC"/>
    <w:rsid w:val="001D3A49"/>
    <w:rsid w:val="001D6966"/>
    <w:rsid w:val="001F0316"/>
    <w:rsid w:val="002B0AD3"/>
    <w:rsid w:val="00443659"/>
    <w:rsid w:val="004E35FB"/>
    <w:rsid w:val="00676C5E"/>
    <w:rsid w:val="007879BF"/>
    <w:rsid w:val="00823329"/>
    <w:rsid w:val="008F7D3C"/>
    <w:rsid w:val="0094249C"/>
    <w:rsid w:val="009730CC"/>
    <w:rsid w:val="00B0709B"/>
    <w:rsid w:val="00B55615"/>
    <w:rsid w:val="00C775DD"/>
    <w:rsid w:val="00D9603D"/>
    <w:rsid w:val="00EB7798"/>
    <w:rsid w:val="00FB796C"/>
    <w:rsid w:val="14A30E0D"/>
    <w:rsid w:val="24C77C1E"/>
    <w:rsid w:val="2903F4B5"/>
    <w:rsid w:val="35DDE058"/>
    <w:rsid w:val="3C9C513E"/>
    <w:rsid w:val="445B5426"/>
    <w:rsid w:val="60588E1C"/>
    <w:rsid w:val="6222C1B0"/>
    <w:rsid w:val="6CCBC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700360"/>
  <w15:chartTrackingRefBased/>
  <w15:docId w15:val="{26A018E7-EFD3-4EA4-9B0E-33A74C27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rbel" w:hAnsi="Corbel" w:cs="Corbel"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customStyle="1" w:styleId="wrtext">
    <w:name w:val="wrtext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0C272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685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18</cp:revision>
  <cp:lastPrinted>2019-02-06T22:12:00Z</cp:lastPrinted>
  <dcterms:created xsi:type="dcterms:W3CDTF">2024-07-15T08:29:00Z</dcterms:created>
  <dcterms:modified xsi:type="dcterms:W3CDTF">2025-11-12T10:22:00Z</dcterms:modified>
</cp:coreProperties>
</file>